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7A743" w14:textId="593BF7A1" w:rsidR="00225EBA" w:rsidRPr="00225EBA" w:rsidRDefault="00225EBA" w:rsidP="00225EBA">
      <w:pPr>
        <w:jc w:val="center"/>
        <w:rPr>
          <w:b/>
          <w:bCs/>
          <w:sz w:val="28"/>
          <w:szCs w:val="28"/>
        </w:rPr>
      </w:pPr>
      <w:r w:rsidRPr="00225EBA">
        <w:rPr>
          <w:b/>
          <w:bCs/>
          <w:sz w:val="28"/>
          <w:szCs w:val="28"/>
        </w:rPr>
        <w:t>NBDF Unveils THRIVE Campaign:</w:t>
      </w:r>
    </w:p>
    <w:p w14:paraId="47788B36" w14:textId="3C077D31" w:rsidR="00674E38" w:rsidRPr="00225EBA" w:rsidRDefault="00225EBA" w:rsidP="00225EBA">
      <w:pPr>
        <w:jc w:val="center"/>
        <w:rPr>
          <w:b/>
          <w:bCs/>
          <w:sz w:val="28"/>
          <w:szCs w:val="28"/>
        </w:rPr>
      </w:pPr>
      <w:r w:rsidRPr="00225EBA">
        <w:rPr>
          <w:b/>
          <w:bCs/>
          <w:sz w:val="28"/>
          <w:szCs w:val="28"/>
        </w:rPr>
        <w:t xml:space="preserve">Empowering Individuals with Bleeding Disorders </w:t>
      </w:r>
      <w:ins w:id="0" w:author="Nikole Scappe" w:date="2024-09-24T14:13:00Z" w16du:dateUtc="2024-09-24T18:13:00Z">
        <w:r w:rsidR="00E954F1">
          <w:rPr>
            <w:b/>
            <w:bCs/>
            <w:sz w:val="28"/>
            <w:szCs w:val="28"/>
          </w:rPr>
          <w:t>T</w:t>
        </w:r>
      </w:ins>
      <w:del w:id="1" w:author="Nikole Scappe" w:date="2024-09-24T14:13:00Z" w16du:dateUtc="2024-09-24T18:13:00Z">
        <w:r w:rsidRPr="00225EBA" w:rsidDel="00E954F1">
          <w:rPr>
            <w:b/>
            <w:bCs/>
            <w:sz w:val="28"/>
            <w:szCs w:val="28"/>
          </w:rPr>
          <w:delText>t</w:delText>
        </w:r>
      </w:del>
      <w:r w:rsidRPr="00225EBA">
        <w:rPr>
          <w:b/>
          <w:bCs/>
          <w:sz w:val="28"/>
          <w:szCs w:val="28"/>
        </w:rPr>
        <w:t xml:space="preserve">hrough 6 </w:t>
      </w:r>
      <w:r>
        <w:rPr>
          <w:b/>
          <w:bCs/>
          <w:sz w:val="28"/>
          <w:szCs w:val="28"/>
        </w:rPr>
        <w:t>Key</w:t>
      </w:r>
      <w:r w:rsidRPr="00225EBA">
        <w:rPr>
          <w:b/>
          <w:bCs/>
          <w:sz w:val="28"/>
          <w:szCs w:val="28"/>
        </w:rPr>
        <w:t xml:space="preserve"> Steps</w:t>
      </w:r>
    </w:p>
    <w:p w14:paraId="2AA68FC6" w14:textId="77777777" w:rsidR="00225EBA" w:rsidRDefault="00225EBA" w:rsidP="00225EBA">
      <w:pPr>
        <w:rPr>
          <w:b/>
          <w:bCs/>
        </w:rPr>
      </w:pPr>
    </w:p>
    <w:p w14:paraId="5D566B4B" w14:textId="5A19CBA6" w:rsidR="00225EBA" w:rsidRPr="00844037" w:rsidRDefault="00225EBA" w:rsidP="00225EBA">
      <w:pPr>
        <w:rPr>
          <w:b/>
          <w:bCs/>
        </w:rPr>
      </w:pPr>
      <w:r w:rsidRPr="00844037">
        <w:rPr>
          <w:b/>
          <w:bCs/>
        </w:rPr>
        <w:t>Image:</w:t>
      </w:r>
    </w:p>
    <w:p w14:paraId="575F0D89" w14:textId="77777777" w:rsidR="00225EBA" w:rsidRDefault="00225EBA" w:rsidP="00225EBA">
      <w:pPr>
        <w:pStyle w:val="NormalWeb"/>
      </w:pPr>
      <w:r>
        <w:rPr>
          <w:noProof/>
        </w:rPr>
        <w:drawing>
          <wp:anchor distT="0" distB="0" distL="114300" distR="114300" simplePos="0" relativeHeight="251658240" behindDoc="0" locked="0" layoutInCell="1" allowOverlap="1" wp14:anchorId="63163580" wp14:editId="660F588C">
            <wp:simplePos x="0" y="0"/>
            <wp:positionH relativeFrom="margin">
              <wp:align>left</wp:align>
            </wp:positionH>
            <wp:positionV relativeFrom="paragraph">
              <wp:posOffset>88912</wp:posOffset>
            </wp:positionV>
            <wp:extent cx="2918460" cy="3778885"/>
            <wp:effectExtent l="0" t="0" r="0" b="0"/>
            <wp:wrapSquare wrapText="bothSides"/>
            <wp:docPr id="1" name="Picture 1" descr="A poster with text and ic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oster with text and icons&#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8460" cy="37788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97332F" w14:textId="77777777" w:rsidR="00225EBA" w:rsidRDefault="00225EBA" w:rsidP="00225EBA"/>
    <w:p w14:paraId="679379EC" w14:textId="77777777" w:rsidR="00225EBA" w:rsidRDefault="00225EBA" w:rsidP="00225EBA">
      <w:pPr>
        <w:rPr>
          <w:rFonts w:ascii="Nunito Sans" w:hAnsi="Nunito Sans"/>
          <w:color w:val="444444"/>
          <w:shd w:val="clear" w:color="auto" w:fill="FFFFFF"/>
        </w:rPr>
      </w:pPr>
    </w:p>
    <w:p w14:paraId="1FB949A6" w14:textId="77777777" w:rsidR="00225EBA" w:rsidRDefault="00225EBA" w:rsidP="00225EBA">
      <w:pPr>
        <w:rPr>
          <w:rFonts w:ascii="Nunito Sans" w:hAnsi="Nunito Sans"/>
          <w:color w:val="444444"/>
          <w:shd w:val="clear" w:color="auto" w:fill="FFFFFF"/>
        </w:rPr>
      </w:pPr>
    </w:p>
    <w:p w14:paraId="224B22E6" w14:textId="77777777" w:rsidR="00225EBA" w:rsidRDefault="00225EBA" w:rsidP="00225EBA">
      <w:pPr>
        <w:rPr>
          <w:rFonts w:ascii="Nunito Sans" w:hAnsi="Nunito Sans"/>
          <w:color w:val="444444"/>
          <w:shd w:val="clear" w:color="auto" w:fill="FFFFFF"/>
        </w:rPr>
      </w:pPr>
    </w:p>
    <w:p w14:paraId="378690DF" w14:textId="77777777" w:rsidR="00225EBA" w:rsidRDefault="00225EBA" w:rsidP="00225EBA">
      <w:pPr>
        <w:rPr>
          <w:rFonts w:ascii="Nunito Sans" w:hAnsi="Nunito Sans"/>
          <w:color w:val="444444"/>
          <w:shd w:val="clear" w:color="auto" w:fill="FFFFFF"/>
        </w:rPr>
      </w:pPr>
    </w:p>
    <w:p w14:paraId="40708125" w14:textId="77777777" w:rsidR="00225EBA" w:rsidRDefault="00225EBA" w:rsidP="00225EBA">
      <w:pPr>
        <w:rPr>
          <w:rFonts w:ascii="Nunito Sans" w:hAnsi="Nunito Sans"/>
          <w:color w:val="444444"/>
          <w:shd w:val="clear" w:color="auto" w:fill="FFFFFF"/>
        </w:rPr>
      </w:pPr>
    </w:p>
    <w:p w14:paraId="371742E1" w14:textId="77777777" w:rsidR="00225EBA" w:rsidRDefault="00225EBA" w:rsidP="00225EBA">
      <w:pPr>
        <w:rPr>
          <w:rFonts w:ascii="Nunito Sans" w:hAnsi="Nunito Sans"/>
          <w:color w:val="444444"/>
          <w:shd w:val="clear" w:color="auto" w:fill="FFFFFF"/>
        </w:rPr>
      </w:pPr>
    </w:p>
    <w:p w14:paraId="126D94CC" w14:textId="77777777" w:rsidR="00225EBA" w:rsidRDefault="00225EBA" w:rsidP="00225EBA">
      <w:pPr>
        <w:rPr>
          <w:rFonts w:ascii="Nunito Sans" w:hAnsi="Nunito Sans"/>
          <w:color w:val="444444"/>
          <w:shd w:val="clear" w:color="auto" w:fill="FFFFFF"/>
        </w:rPr>
      </w:pPr>
    </w:p>
    <w:p w14:paraId="10F20E89" w14:textId="77777777" w:rsidR="00225EBA" w:rsidRDefault="00225EBA" w:rsidP="00225EBA">
      <w:pPr>
        <w:rPr>
          <w:rFonts w:ascii="Nunito Sans" w:hAnsi="Nunito Sans"/>
          <w:color w:val="444444"/>
          <w:shd w:val="clear" w:color="auto" w:fill="FFFFFF"/>
        </w:rPr>
      </w:pPr>
    </w:p>
    <w:p w14:paraId="312448A1" w14:textId="77777777" w:rsidR="00225EBA" w:rsidRDefault="00225EBA" w:rsidP="00225EBA">
      <w:pPr>
        <w:rPr>
          <w:rFonts w:ascii="Nunito Sans" w:hAnsi="Nunito Sans"/>
          <w:color w:val="444444"/>
          <w:shd w:val="clear" w:color="auto" w:fill="FFFFFF"/>
        </w:rPr>
      </w:pPr>
    </w:p>
    <w:p w14:paraId="58031E6E" w14:textId="77777777" w:rsidR="00225EBA" w:rsidRDefault="00225EBA" w:rsidP="00225EBA">
      <w:pPr>
        <w:rPr>
          <w:rFonts w:ascii="Nunito Sans" w:hAnsi="Nunito Sans"/>
          <w:color w:val="444444"/>
          <w:shd w:val="clear" w:color="auto" w:fill="FFFFFF"/>
        </w:rPr>
      </w:pPr>
    </w:p>
    <w:p w14:paraId="0AB348EA" w14:textId="77777777" w:rsidR="00225EBA" w:rsidRDefault="00225EBA" w:rsidP="00225EBA">
      <w:pPr>
        <w:rPr>
          <w:rFonts w:ascii="Nunito Sans" w:hAnsi="Nunito Sans"/>
          <w:color w:val="444444"/>
          <w:shd w:val="clear" w:color="auto" w:fill="FFFFFF"/>
        </w:rPr>
      </w:pPr>
    </w:p>
    <w:p w14:paraId="6DD92A7D" w14:textId="18C24CAA" w:rsidR="00225EBA" w:rsidRDefault="00225EBA" w:rsidP="00225EBA">
      <w:pPr>
        <w:rPr>
          <w:rFonts w:ascii="Nunito Sans" w:hAnsi="Nunito Sans"/>
          <w:color w:val="444444"/>
          <w:shd w:val="clear" w:color="auto" w:fill="FFFFFF"/>
        </w:rPr>
      </w:pPr>
      <w:r w:rsidRPr="00BD6219">
        <w:rPr>
          <w:rFonts w:ascii="Nunito Sans" w:hAnsi="Nunito Sans"/>
          <w:color w:val="444444"/>
          <w:shd w:val="clear" w:color="auto" w:fill="FFFFFF"/>
        </w:rPr>
        <w:t>The National Bl</w:t>
      </w:r>
      <w:r>
        <w:rPr>
          <w:rFonts w:ascii="Nunito Sans" w:hAnsi="Nunito Sans"/>
          <w:color w:val="444444"/>
          <w:shd w:val="clear" w:color="auto" w:fill="FFFFFF"/>
        </w:rPr>
        <w:t>ee</w:t>
      </w:r>
      <w:r w:rsidRPr="00BD6219">
        <w:rPr>
          <w:rFonts w:ascii="Nunito Sans" w:hAnsi="Nunito Sans"/>
          <w:color w:val="444444"/>
          <w:shd w:val="clear" w:color="auto" w:fill="FFFFFF"/>
        </w:rPr>
        <w:t>d</w:t>
      </w:r>
      <w:r>
        <w:rPr>
          <w:rFonts w:ascii="Nunito Sans" w:hAnsi="Nunito Sans"/>
          <w:color w:val="444444"/>
          <w:shd w:val="clear" w:color="auto" w:fill="FFFFFF"/>
        </w:rPr>
        <w:t>ing</w:t>
      </w:r>
      <w:r w:rsidRPr="00BD6219">
        <w:rPr>
          <w:rFonts w:ascii="Nunito Sans" w:hAnsi="Nunito Sans"/>
          <w:color w:val="444444"/>
          <w:shd w:val="clear" w:color="auto" w:fill="FFFFFF"/>
        </w:rPr>
        <w:t xml:space="preserve"> Disorders Foundation (NBDF) </w:t>
      </w:r>
      <w:r>
        <w:rPr>
          <w:rFonts w:ascii="Nunito Sans" w:hAnsi="Nunito Sans"/>
          <w:color w:val="444444"/>
          <w:shd w:val="clear" w:color="auto" w:fill="FFFFFF"/>
        </w:rPr>
        <w:t>launched the THRIVE campaign</w:t>
      </w:r>
      <w:r w:rsidRPr="00225EBA">
        <w:rPr>
          <w:rFonts w:ascii="Nunito Sans" w:hAnsi="Nunito Sans"/>
          <w:color w:val="444444"/>
          <w:shd w:val="clear" w:color="auto" w:fill="FFFFFF"/>
        </w:rPr>
        <w:t>, a comprehensive initiative designed to raise awareness and educate community</w:t>
      </w:r>
      <w:r>
        <w:rPr>
          <w:rFonts w:ascii="Nunito Sans" w:hAnsi="Nunito Sans"/>
          <w:color w:val="444444"/>
          <w:shd w:val="clear" w:color="auto" w:fill="FFFFFF"/>
        </w:rPr>
        <w:t xml:space="preserve"> members</w:t>
      </w:r>
      <w:r w:rsidRPr="00225EBA">
        <w:rPr>
          <w:rFonts w:ascii="Nunito Sans" w:hAnsi="Nunito Sans"/>
          <w:color w:val="444444"/>
          <w:shd w:val="clear" w:color="auto" w:fill="FFFFFF"/>
        </w:rPr>
        <w:t xml:space="preserve"> about </w:t>
      </w:r>
      <w:r w:rsidRPr="00225EBA">
        <w:rPr>
          <w:rFonts w:ascii="Nunito Sans" w:hAnsi="Nunito Sans"/>
          <w:b/>
          <w:bCs/>
          <w:color w:val="444444"/>
          <w:shd w:val="clear" w:color="auto" w:fill="FFFFFF"/>
        </w:rPr>
        <w:t>6 key steps to living healthy with a bleeding disorder.</w:t>
      </w:r>
      <w:r w:rsidRPr="00225EBA">
        <w:rPr>
          <w:rFonts w:ascii="Nunito Sans" w:hAnsi="Nunito Sans"/>
          <w:color w:val="444444"/>
          <w:shd w:val="clear" w:color="auto" w:fill="FFFFFF"/>
        </w:rPr>
        <w:t xml:space="preserve"> This campaign aims to empower individuals and their </w:t>
      </w:r>
      <w:r>
        <w:rPr>
          <w:rFonts w:ascii="Nunito Sans" w:hAnsi="Nunito Sans"/>
          <w:color w:val="444444"/>
          <w:shd w:val="clear" w:color="auto" w:fill="FFFFFF"/>
        </w:rPr>
        <w:t>families</w:t>
      </w:r>
      <w:r w:rsidRPr="00225EBA">
        <w:rPr>
          <w:rFonts w:ascii="Nunito Sans" w:hAnsi="Nunito Sans"/>
          <w:color w:val="444444"/>
          <w:shd w:val="clear" w:color="auto" w:fill="FFFFFF"/>
        </w:rPr>
        <w:t>, providing them with the knowledge and resources necessary to thrive in their everyday lives.</w:t>
      </w:r>
    </w:p>
    <w:p w14:paraId="1B010284" w14:textId="19516A87" w:rsidR="00225EBA" w:rsidRDefault="00225EBA" w:rsidP="00225EBA">
      <w:pPr>
        <w:rPr>
          <w:rFonts w:ascii="Nunito Sans" w:hAnsi="Nunito Sans"/>
          <w:color w:val="444444"/>
          <w:shd w:val="clear" w:color="auto" w:fill="FFFFFF"/>
        </w:rPr>
      </w:pPr>
      <w:r>
        <w:rPr>
          <w:rFonts w:ascii="Nunito Sans" w:hAnsi="Nunito Sans"/>
          <w:color w:val="444444"/>
          <w:shd w:val="clear" w:color="auto" w:fill="FFFFFF"/>
        </w:rPr>
        <w:t>Lena Volland, Director of Education at NBDF shared that “</w:t>
      </w:r>
      <w:r w:rsidRPr="00A34ED3">
        <w:rPr>
          <w:rFonts w:ascii="Nunito Sans" w:hAnsi="Nunito Sans"/>
          <w:i/>
          <w:iCs/>
          <w:color w:val="444444"/>
          <w:shd w:val="clear" w:color="auto" w:fill="FFFFFF"/>
        </w:rPr>
        <w:t xml:space="preserve">the goal is to </w:t>
      </w:r>
      <w:r>
        <w:rPr>
          <w:rFonts w:ascii="Nunito Sans" w:hAnsi="Nunito Sans"/>
          <w:i/>
          <w:iCs/>
          <w:color w:val="444444"/>
          <w:shd w:val="clear" w:color="auto" w:fill="FFFFFF"/>
        </w:rPr>
        <w:t xml:space="preserve">provide </w:t>
      </w:r>
      <w:r w:rsidRPr="00A34ED3">
        <w:rPr>
          <w:rFonts w:ascii="Nunito Sans" w:hAnsi="Nunito Sans"/>
          <w:i/>
          <w:iCs/>
          <w:color w:val="444444"/>
          <w:shd w:val="clear" w:color="auto" w:fill="FFFFFF"/>
        </w:rPr>
        <w:t>empower</w:t>
      </w:r>
      <w:r>
        <w:rPr>
          <w:rFonts w:ascii="Nunito Sans" w:hAnsi="Nunito Sans"/>
          <w:i/>
          <w:iCs/>
          <w:color w:val="444444"/>
          <w:shd w:val="clear" w:color="auto" w:fill="FFFFFF"/>
        </w:rPr>
        <w:t>ment</w:t>
      </w:r>
      <w:r w:rsidRPr="00A34ED3">
        <w:rPr>
          <w:rFonts w:ascii="Nunito Sans" w:hAnsi="Nunito Sans"/>
          <w:i/>
          <w:iCs/>
          <w:color w:val="444444"/>
          <w:shd w:val="clear" w:color="auto" w:fill="FFFFFF"/>
        </w:rPr>
        <w:t xml:space="preserve"> and educat</w:t>
      </w:r>
      <w:r>
        <w:rPr>
          <w:rFonts w:ascii="Nunito Sans" w:hAnsi="Nunito Sans"/>
          <w:i/>
          <w:iCs/>
          <w:color w:val="444444"/>
          <w:shd w:val="clear" w:color="auto" w:fill="FFFFFF"/>
        </w:rPr>
        <w:t>ion</w:t>
      </w:r>
      <w:r w:rsidRPr="00A34ED3">
        <w:rPr>
          <w:rFonts w:ascii="Nunito Sans" w:hAnsi="Nunito Sans"/>
          <w:i/>
          <w:iCs/>
          <w:color w:val="444444"/>
          <w:shd w:val="clear" w:color="auto" w:fill="FFFFFF"/>
        </w:rPr>
        <w:t xml:space="preserve"> through this resource, enabling you and your loved ones to thrive in your everyday life. We invite you to explore the topics that catch your interest and dive more deeply into each component of THRIVE”</w:t>
      </w:r>
    </w:p>
    <w:p w14:paraId="10CA3CB3" w14:textId="00558790" w:rsidR="00225EBA" w:rsidRDefault="00225EBA" w:rsidP="00225EBA">
      <w:pPr>
        <w:rPr>
          <w:rFonts w:ascii="Nunito Sans" w:hAnsi="Nunito Sans"/>
          <w:color w:val="444444"/>
          <w:shd w:val="clear" w:color="auto" w:fill="FFFFFF"/>
        </w:rPr>
      </w:pPr>
      <w:r>
        <w:rPr>
          <w:rFonts w:ascii="Nunito Sans" w:hAnsi="Nunito Sans"/>
          <w:color w:val="444444"/>
          <w:shd w:val="clear" w:color="auto" w:fill="FFFFFF"/>
        </w:rPr>
        <w:t xml:space="preserve">The THRIVE campaign emphasizes the following </w:t>
      </w:r>
      <w:r w:rsidRPr="00225EBA">
        <w:rPr>
          <w:rFonts w:ascii="Nunito Sans" w:hAnsi="Nunito Sans"/>
          <w:b/>
          <w:bCs/>
          <w:color w:val="444444"/>
          <w:shd w:val="clear" w:color="auto" w:fill="FFFFFF"/>
        </w:rPr>
        <w:t>6 key steps</w:t>
      </w:r>
      <w:r>
        <w:rPr>
          <w:rFonts w:ascii="Nunito Sans" w:hAnsi="Nunito Sans"/>
          <w:color w:val="444444"/>
          <w:shd w:val="clear" w:color="auto" w:fill="FFFFFF"/>
        </w:rPr>
        <w:t>:</w:t>
      </w:r>
    </w:p>
    <w:p w14:paraId="39876217" w14:textId="77777777" w:rsidR="00225EBA" w:rsidRPr="008E53B0" w:rsidRDefault="00225EBA" w:rsidP="00225EBA">
      <w:pPr>
        <w:ind w:left="720"/>
        <w:rPr>
          <w:rFonts w:ascii="Nunito Sans" w:hAnsi="Nunito Sans"/>
          <w:color w:val="444444"/>
          <w:shd w:val="clear" w:color="auto" w:fill="FFFFFF"/>
        </w:rPr>
      </w:pPr>
      <w:r w:rsidRPr="008E53B0">
        <w:rPr>
          <w:rFonts w:ascii="Nunito Sans" w:hAnsi="Nunito Sans"/>
          <w:color w:val="444444"/>
          <w:shd w:val="clear" w:color="auto" w:fill="FFFFFF"/>
        </w:rPr>
        <w:t>T – Take advantage of regular care from health care providers focusing on bleeding disorders</w:t>
      </w:r>
      <w:r>
        <w:rPr>
          <w:rFonts w:ascii="Nunito Sans" w:hAnsi="Nunito Sans"/>
          <w:color w:val="444444"/>
          <w:shd w:val="clear" w:color="auto" w:fill="FFFFFF"/>
        </w:rPr>
        <w:t>.</w:t>
      </w:r>
    </w:p>
    <w:p w14:paraId="19CAD5A3" w14:textId="77777777" w:rsidR="00225EBA" w:rsidRPr="008E53B0" w:rsidRDefault="00225EBA" w:rsidP="00225EBA">
      <w:pPr>
        <w:ind w:left="720"/>
        <w:rPr>
          <w:rFonts w:ascii="Nunito Sans" w:hAnsi="Nunito Sans"/>
          <w:color w:val="444444"/>
          <w:shd w:val="clear" w:color="auto" w:fill="FFFFFF"/>
        </w:rPr>
      </w:pPr>
      <w:r w:rsidRPr="008E53B0">
        <w:rPr>
          <w:rFonts w:ascii="Nunito Sans" w:hAnsi="Nunito Sans"/>
          <w:color w:val="444444"/>
          <w:shd w:val="clear" w:color="auto" w:fill="FFFFFF"/>
        </w:rPr>
        <w:t xml:space="preserve">H – Have a conversation with your health care provider about yearly inhibitor testing.   </w:t>
      </w:r>
    </w:p>
    <w:p w14:paraId="15729A6B" w14:textId="77777777" w:rsidR="00225EBA" w:rsidRPr="008E53B0" w:rsidRDefault="00225EBA" w:rsidP="00225EBA">
      <w:pPr>
        <w:ind w:left="720"/>
        <w:rPr>
          <w:rFonts w:ascii="Nunito Sans" w:hAnsi="Nunito Sans"/>
          <w:color w:val="444444"/>
          <w:shd w:val="clear" w:color="auto" w:fill="FFFFFF"/>
        </w:rPr>
      </w:pPr>
      <w:r w:rsidRPr="008E53B0">
        <w:rPr>
          <w:rFonts w:ascii="Nunito Sans" w:hAnsi="Nunito Sans"/>
          <w:color w:val="444444"/>
          <w:shd w:val="clear" w:color="auto" w:fill="FFFFFF"/>
        </w:rPr>
        <w:t xml:space="preserve">R – Review the latest treatment options for you.  </w:t>
      </w:r>
    </w:p>
    <w:p w14:paraId="689ACA4B" w14:textId="77777777" w:rsidR="00225EBA" w:rsidRPr="008E53B0" w:rsidRDefault="00225EBA" w:rsidP="00225EBA">
      <w:pPr>
        <w:ind w:left="720"/>
        <w:rPr>
          <w:rFonts w:ascii="Nunito Sans" w:hAnsi="Nunito Sans"/>
          <w:color w:val="444444"/>
          <w:shd w:val="clear" w:color="auto" w:fill="FFFFFF"/>
        </w:rPr>
      </w:pPr>
      <w:r w:rsidRPr="008E53B0">
        <w:rPr>
          <w:rFonts w:ascii="Nunito Sans" w:hAnsi="Nunito Sans"/>
          <w:color w:val="444444"/>
          <w:shd w:val="clear" w:color="auto" w:fill="FFFFFF"/>
        </w:rPr>
        <w:t xml:space="preserve">I – Identify, treat, and fully heal bleeds.  </w:t>
      </w:r>
    </w:p>
    <w:p w14:paraId="154F8DC5" w14:textId="77777777" w:rsidR="00225EBA" w:rsidRPr="008E53B0" w:rsidRDefault="00225EBA" w:rsidP="00225EBA">
      <w:pPr>
        <w:ind w:left="720"/>
        <w:rPr>
          <w:rFonts w:ascii="Nunito Sans" w:hAnsi="Nunito Sans"/>
          <w:color w:val="444444"/>
          <w:shd w:val="clear" w:color="auto" w:fill="FFFFFF"/>
        </w:rPr>
      </w:pPr>
      <w:r w:rsidRPr="008E53B0">
        <w:rPr>
          <w:rFonts w:ascii="Nunito Sans" w:hAnsi="Nunito Sans"/>
          <w:color w:val="444444"/>
          <w:shd w:val="clear" w:color="auto" w:fill="FFFFFF"/>
        </w:rPr>
        <w:t xml:space="preserve">V – Value and make time for your emotional and mental health.  </w:t>
      </w:r>
    </w:p>
    <w:p w14:paraId="27FE6EF9" w14:textId="77777777" w:rsidR="00225EBA" w:rsidRDefault="00225EBA" w:rsidP="00225EBA">
      <w:pPr>
        <w:ind w:left="720"/>
        <w:rPr>
          <w:rFonts w:ascii="Nunito Sans" w:hAnsi="Nunito Sans"/>
          <w:color w:val="444444"/>
          <w:shd w:val="clear" w:color="auto" w:fill="FFFFFF"/>
        </w:rPr>
      </w:pPr>
      <w:r w:rsidRPr="008E53B0">
        <w:rPr>
          <w:rFonts w:ascii="Nunito Sans" w:hAnsi="Nunito Sans"/>
          <w:color w:val="444444"/>
          <w:shd w:val="clear" w:color="auto" w:fill="FFFFFF"/>
        </w:rPr>
        <w:t>E – Embrace your bleeding disorders community and get involved!</w:t>
      </w:r>
    </w:p>
    <w:p w14:paraId="701BFCF5" w14:textId="47751DC2" w:rsidR="00225EBA" w:rsidRDefault="00225EBA" w:rsidP="00225EBA">
      <w:pPr>
        <w:rPr>
          <w:rFonts w:ascii="Nunito Sans" w:hAnsi="Nunito Sans"/>
          <w:color w:val="444444"/>
          <w:shd w:val="clear" w:color="auto" w:fill="FFFFFF"/>
        </w:rPr>
      </w:pPr>
      <w:r>
        <w:rPr>
          <w:rFonts w:ascii="Nunito Sans" w:hAnsi="Nunito Sans"/>
          <w:color w:val="444444"/>
          <w:shd w:val="clear" w:color="auto" w:fill="FFFFFF"/>
        </w:rPr>
        <w:t>To access more detailed information about each step, </w:t>
      </w:r>
      <w:hyperlink r:id="rId9" w:history="1">
        <w:r>
          <w:rPr>
            <w:rStyle w:val="Strong"/>
            <w:rFonts w:ascii="Nunito Sans" w:hAnsi="Nunito Sans"/>
            <w:color w:val="BD202E"/>
            <w:shd w:val="clear" w:color="auto" w:fill="FFFFFF"/>
          </w:rPr>
          <w:t>visit the THRIVE webpage</w:t>
        </w:r>
      </w:hyperlink>
      <w:r>
        <w:rPr>
          <w:rFonts w:ascii="Nunito Sans" w:hAnsi="Nunito Sans"/>
          <w:color w:val="444444"/>
          <w:shd w:val="clear" w:color="auto" w:fill="FFFFFF"/>
        </w:rPr>
        <w:t>. This NBDF webpage features additional resources, including THRIVE Questions for Your Health Care Provider and a kids THRIVE Coloring Activity Book.</w:t>
      </w:r>
    </w:p>
    <w:p w14:paraId="3ABC40FE" w14:textId="19A87EFA" w:rsidR="00225EBA" w:rsidRDefault="00225EBA" w:rsidP="00225EBA">
      <w:pPr>
        <w:rPr>
          <w:rFonts w:ascii="Nunito Sans" w:hAnsi="Nunito Sans"/>
          <w:color w:val="444444"/>
          <w:shd w:val="clear" w:color="auto" w:fill="FFFFFF"/>
        </w:rPr>
      </w:pPr>
      <w:r>
        <w:rPr>
          <w:rFonts w:ascii="Nunito Sans" w:hAnsi="Nunito Sans"/>
          <w:color w:val="444444"/>
          <w:shd w:val="clear" w:color="auto" w:fill="FFFFFF"/>
        </w:rPr>
        <w:t>Learn more, share and let’s THRIVE Together! #THRIVEwithNBDF</w:t>
      </w:r>
    </w:p>
    <w:p w14:paraId="459EF0DE" w14:textId="53701F60" w:rsidR="00F54206" w:rsidRPr="00F54206" w:rsidRDefault="00F54206" w:rsidP="00225EBA">
      <w:pPr>
        <w:rPr>
          <w:i/>
          <w:iCs/>
          <w:sz w:val="14"/>
          <w:szCs w:val="14"/>
        </w:rPr>
      </w:pPr>
      <w:r w:rsidRPr="00F54206">
        <w:rPr>
          <w:rFonts w:ascii="Nunito Sans" w:hAnsi="Nunito Sans"/>
          <w:i/>
          <w:iCs/>
          <w:color w:val="444444"/>
          <w:sz w:val="14"/>
          <w:szCs w:val="14"/>
          <w:shd w:val="clear" w:color="auto" w:fill="FFFFFF"/>
        </w:rPr>
        <w:t>NBDF is proud to collaborate with the Centers for Disease Control and Prevention (CDC) on this campaign, which is fully funded by a $500,000 financial assistance award from CDC/HHS. The project has been developed in close collaboration with patients, parents, and health</w:t>
      </w:r>
      <w:r>
        <w:rPr>
          <w:rFonts w:ascii="Nunito Sans" w:hAnsi="Nunito Sans"/>
          <w:i/>
          <w:iCs/>
          <w:color w:val="444444"/>
          <w:sz w:val="14"/>
          <w:szCs w:val="14"/>
          <w:shd w:val="clear" w:color="auto" w:fill="FFFFFF"/>
        </w:rPr>
        <w:t xml:space="preserve"> </w:t>
      </w:r>
      <w:r w:rsidRPr="00F54206">
        <w:rPr>
          <w:rFonts w:ascii="Nunito Sans" w:hAnsi="Nunito Sans"/>
          <w:i/>
          <w:iCs/>
          <w:color w:val="444444"/>
          <w:sz w:val="14"/>
          <w:szCs w:val="14"/>
          <w:shd w:val="clear" w:color="auto" w:fill="FFFFFF"/>
        </w:rPr>
        <w:t>care providers.</w:t>
      </w:r>
    </w:p>
    <w:p w14:paraId="436AF96C" w14:textId="77777777" w:rsidR="00225EBA" w:rsidRDefault="00225EBA" w:rsidP="00225EBA"/>
    <w:sectPr w:rsidR="00225E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panose1 w:val="00000000000000000000"/>
    <w:charset w:val="00"/>
    <w:family w:val="roman"/>
    <w:notTrueType/>
    <w:pitch w:val="default"/>
  </w:font>
  <w:font w:name="Nunito Sans">
    <w:charset w:val="00"/>
    <w:family w:val="auto"/>
    <w:pitch w:val="variable"/>
    <w:sig w:usb0="A00002FF" w:usb1="5000204B"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EBA"/>
    <w:rsid w:val="00225EBA"/>
    <w:rsid w:val="003A5718"/>
    <w:rsid w:val="00490CBD"/>
    <w:rsid w:val="005D2D3D"/>
    <w:rsid w:val="00671CBA"/>
    <w:rsid w:val="00674E38"/>
    <w:rsid w:val="0068607D"/>
    <w:rsid w:val="008412A6"/>
    <w:rsid w:val="008B7124"/>
    <w:rsid w:val="009539A4"/>
    <w:rsid w:val="009C2CC7"/>
    <w:rsid w:val="00AD1DF0"/>
    <w:rsid w:val="00E954F1"/>
    <w:rsid w:val="00F54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C1A5E"/>
  <w15:chartTrackingRefBased/>
  <w15:docId w15:val="{12237E28-2D48-439A-A20A-7D214580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5E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5E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5E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5E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5E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5E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5E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5E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5E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E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5E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5E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5E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5E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5E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5E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5E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5EBA"/>
    <w:rPr>
      <w:rFonts w:eastAsiaTheme="majorEastAsia" w:cstheme="majorBidi"/>
      <w:color w:val="272727" w:themeColor="text1" w:themeTint="D8"/>
    </w:rPr>
  </w:style>
  <w:style w:type="paragraph" w:styleId="Title">
    <w:name w:val="Title"/>
    <w:basedOn w:val="Normal"/>
    <w:next w:val="Normal"/>
    <w:link w:val="TitleChar"/>
    <w:uiPriority w:val="10"/>
    <w:qFormat/>
    <w:rsid w:val="00225E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5E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5E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5E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5EBA"/>
    <w:pPr>
      <w:spacing w:before="160"/>
      <w:jc w:val="center"/>
    </w:pPr>
    <w:rPr>
      <w:i/>
      <w:iCs/>
      <w:color w:val="404040" w:themeColor="text1" w:themeTint="BF"/>
    </w:rPr>
  </w:style>
  <w:style w:type="character" w:customStyle="1" w:styleId="QuoteChar">
    <w:name w:val="Quote Char"/>
    <w:basedOn w:val="DefaultParagraphFont"/>
    <w:link w:val="Quote"/>
    <w:uiPriority w:val="29"/>
    <w:rsid w:val="00225EBA"/>
    <w:rPr>
      <w:i/>
      <w:iCs/>
      <w:color w:val="404040" w:themeColor="text1" w:themeTint="BF"/>
    </w:rPr>
  </w:style>
  <w:style w:type="paragraph" w:styleId="ListParagraph">
    <w:name w:val="List Paragraph"/>
    <w:basedOn w:val="Normal"/>
    <w:uiPriority w:val="34"/>
    <w:qFormat/>
    <w:rsid w:val="00225EBA"/>
    <w:pPr>
      <w:ind w:left="720"/>
      <w:contextualSpacing/>
    </w:pPr>
  </w:style>
  <w:style w:type="character" w:styleId="IntenseEmphasis">
    <w:name w:val="Intense Emphasis"/>
    <w:basedOn w:val="DefaultParagraphFont"/>
    <w:uiPriority w:val="21"/>
    <w:qFormat/>
    <w:rsid w:val="00225EBA"/>
    <w:rPr>
      <w:i/>
      <w:iCs/>
      <w:color w:val="0F4761" w:themeColor="accent1" w:themeShade="BF"/>
    </w:rPr>
  </w:style>
  <w:style w:type="paragraph" w:styleId="IntenseQuote">
    <w:name w:val="Intense Quote"/>
    <w:basedOn w:val="Normal"/>
    <w:next w:val="Normal"/>
    <w:link w:val="IntenseQuoteChar"/>
    <w:uiPriority w:val="30"/>
    <w:qFormat/>
    <w:rsid w:val="00225E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5EBA"/>
    <w:rPr>
      <w:i/>
      <w:iCs/>
      <w:color w:val="0F4761" w:themeColor="accent1" w:themeShade="BF"/>
    </w:rPr>
  </w:style>
  <w:style w:type="character" w:styleId="IntenseReference">
    <w:name w:val="Intense Reference"/>
    <w:basedOn w:val="DefaultParagraphFont"/>
    <w:uiPriority w:val="32"/>
    <w:qFormat/>
    <w:rsid w:val="00225EBA"/>
    <w:rPr>
      <w:b/>
      <w:bCs/>
      <w:smallCaps/>
      <w:color w:val="0F4761" w:themeColor="accent1" w:themeShade="BF"/>
      <w:spacing w:val="5"/>
    </w:rPr>
  </w:style>
  <w:style w:type="character" w:styleId="Hyperlink">
    <w:name w:val="Hyperlink"/>
    <w:basedOn w:val="DefaultParagraphFont"/>
    <w:uiPriority w:val="99"/>
    <w:unhideWhenUsed/>
    <w:rsid w:val="00225EBA"/>
    <w:rPr>
      <w:color w:val="467886" w:themeColor="hyperlink"/>
      <w:u w:val="single"/>
    </w:rPr>
  </w:style>
  <w:style w:type="character" w:styleId="CommentReference">
    <w:name w:val="annotation reference"/>
    <w:basedOn w:val="DefaultParagraphFont"/>
    <w:uiPriority w:val="99"/>
    <w:semiHidden/>
    <w:unhideWhenUsed/>
    <w:rsid w:val="00225EBA"/>
    <w:rPr>
      <w:sz w:val="16"/>
      <w:szCs w:val="16"/>
    </w:rPr>
  </w:style>
  <w:style w:type="paragraph" w:styleId="CommentText">
    <w:name w:val="annotation text"/>
    <w:basedOn w:val="Normal"/>
    <w:link w:val="CommentTextChar"/>
    <w:uiPriority w:val="99"/>
    <w:unhideWhenUsed/>
    <w:rsid w:val="00225EBA"/>
    <w:pPr>
      <w:spacing w:line="240" w:lineRule="auto"/>
    </w:pPr>
    <w:rPr>
      <w:sz w:val="20"/>
      <w:szCs w:val="20"/>
    </w:rPr>
  </w:style>
  <w:style w:type="character" w:customStyle="1" w:styleId="CommentTextChar">
    <w:name w:val="Comment Text Char"/>
    <w:basedOn w:val="DefaultParagraphFont"/>
    <w:link w:val="CommentText"/>
    <w:uiPriority w:val="99"/>
    <w:rsid w:val="00225EBA"/>
    <w:rPr>
      <w:sz w:val="20"/>
      <w:szCs w:val="20"/>
    </w:rPr>
  </w:style>
  <w:style w:type="paragraph" w:styleId="NormalWeb">
    <w:name w:val="Normal (Web)"/>
    <w:basedOn w:val="Normal"/>
    <w:uiPriority w:val="99"/>
    <w:semiHidden/>
    <w:unhideWhenUsed/>
    <w:rsid w:val="00225EB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225EBA"/>
    <w:rPr>
      <w:b/>
      <w:bCs/>
    </w:rPr>
  </w:style>
  <w:style w:type="paragraph" w:styleId="Revision">
    <w:name w:val="Revision"/>
    <w:hidden/>
    <w:uiPriority w:val="99"/>
    <w:semiHidden/>
    <w:rsid w:val="00E954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leeding.org/educational-programs/outreach/thr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84C9EC8701AA408557C7A76EC200D9" ma:contentTypeVersion="18" ma:contentTypeDescription="Create a new document." ma:contentTypeScope="" ma:versionID="6a7caf0b1d841acacd45d9f1162a6c27">
  <xsd:schema xmlns:xsd="http://www.w3.org/2001/XMLSchema" xmlns:xs="http://www.w3.org/2001/XMLSchema" xmlns:p="http://schemas.microsoft.com/office/2006/metadata/properties" xmlns:ns2="f4c81f5d-008c-4555-939f-09924543a31a" xmlns:ns3="9d7be7a9-d3b9-4a36-914d-5b8c3ea54956" targetNamespace="http://schemas.microsoft.com/office/2006/metadata/properties" ma:root="true" ma:fieldsID="1b8acf4f490f6b5f26778d7cfbc8d3c7" ns2:_="" ns3:_="">
    <xsd:import namespace="f4c81f5d-008c-4555-939f-09924543a31a"/>
    <xsd:import namespace="9d7be7a9-d3b9-4a36-914d-5b8c3ea549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c81f5d-008c-4555-939f-09924543a3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b29d434-b7f6-450e-a6e3-b1703a222b5d"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7be7a9-d3b9-4a36-914d-5b8c3ea549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300f427-e843-4701-b244-f0884c162dd3}" ma:internalName="TaxCatchAll" ma:showField="CatchAllData" ma:web="9d7be7a9-d3b9-4a36-914d-5b8c3ea549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d7be7a9-d3b9-4a36-914d-5b8c3ea54956" xsi:nil="true"/>
    <lcf76f155ced4ddcb4097134ff3c332f xmlns="f4c81f5d-008c-4555-939f-09924543a31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E6F338-3A5F-44F1-876E-5DD7C29E2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c81f5d-008c-4555-939f-09924543a31a"/>
    <ds:schemaRef ds:uri="9d7be7a9-d3b9-4a36-914d-5b8c3ea54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806C9-BACB-4950-9484-EEA13AB5B408}">
  <ds:schemaRefs>
    <ds:schemaRef ds:uri="http://schemas.microsoft.com/sharepoint/v3/contenttype/forms"/>
  </ds:schemaRefs>
</ds:datastoreItem>
</file>

<file path=customXml/itemProps3.xml><?xml version="1.0" encoding="utf-8"?>
<ds:datastoreItem xmlns:ds="http://schemas.openxmlformats.org/officeDocument/2006/customXml" ds:itemID="{785D48D3-8626-4973-8170-81E18A661783}">
  <ds:schemaRefs>
    <ds:schemaRef ds:uri="http://schemas.microsoft.com/office/2006/metadata/properties"/>
    <ds:schemaRef ds:uri="http://schemas.microsoft.com/office/infopath/2007/PartnerControls"/>
    <ds:schemaRef ds:uri="9d7be7a9-d3b9-4a36-914d-5b8c3ea54956"/>
    <ds:schemaRef ds:uri="f4c81f5d-008c-4555-939f-09924543a31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288</Words>
  <Characters>1642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Volland</dc:creator>
  <cp:keywords/>
  <dc:description/>
  <cp:lastModifiedBy>Lena Volland</cp:lastModifiedBy>
  <cp:revision>4</cp:revision>
  <dcterms:created xsi:type="dcterms:W3CDTF">2024-09-24T20:40:00Z</dcterms:created>
  <dcterms:modified xsi:type="dcterms:W3CDTF">2024-09-24T21:13:00Z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0x0101004684C9EC8701AA408557C7A76EC200D9</vt:lpwstr>
  </property>
  <property fmtid="{D5CDD505-2E9C-101B-9397-08002B2CF9AE}" pid="3" name="MediaServiceImageTags">
    <vt:lpwstr/>
  </property>
</Properties>
</file>